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70FC8" w14:textId="77777777" w:rsidR="004C7A59" w:rsidRPr="00840EB3" w:rsidRDefault="004C7A59" w:rsidP="0042500C">
      <w:pPr>
        <w:jc w:val="both"/>
        <w:rPr>
          <w:rFonts w:ascii="Arial" w:eastAsia="Arial Unicode MS" w:hAnsi="Arial" w:cs="Arial"/>
        </w:rPr>
      </w:pPr>
    </w:p>
    <w:p w14:paraId="008546C6" w14:textId="77777777" w:rsidR="00016CD6" w:rsidRPr="00840EB3" w:rsidRDefault="004C7A59" w:rsidP="0042500C">
      <w:pPr>
        <w:jc w:val="center"/>
        <w:rPr>
          <w:rFonts w:ascii="Arial" w:eastAsia="Arial Unicode MS" w:hAnsi="Arial" w:cs="Arial"/>
          <w:b/>
        </w:rPr>
      </w:pPr>
      <w:r w:rsidRPr="00840EB3">
        <w:rPr>
          <w:rFonts w:ascii="Arial" w:eastAsia="Arial Unicode MS" w:hAnsi="Arial" w:cs="Arial"/>
          <w:b/>
        </w:rPr>
        <w:t xml:space="preserve">WZÓR FORMULARZA </w:t>
      </w:r>
    </w:p>
    <w:p w14:paraId="13F8C89D" w14:textId="58042F5B" w:rsidR="004C7A59" w:rsidRDefault="00016CD6" w:rsidP="0042500C">
      <w:pPr>
        <w:jc w:val="center"/>
        <w:rPr>
          <w:ins w:id="0" w:author="Andżelika Kaźmierczak" w:date="2021-03-02T09:54:00Z"/>
          <w:rFonts w:ascii="Arial" w:eastAsia="Arial Unicode MS" w:hAnsi="Arial" w:cs="Arial"/>
          <w:b/>
        </w:rPr>
      </w:pPr>
      <w:r w:rsidRPr="00840EB3">
        <w:rPr>
          <w:rFonts w:ascii="Arial" w:eastAsia="Arial Unicode MS" w:hAnsi="Arial" w:cs="Arial"/>
          <w:b/>
        </w:rPr>
        <w:t>– szacowanie wartości zamówienia</w:t>
      </w:r>
      <w:r w:rsidR="00CA627B" w:rsidRPr="00840EB3">
        <w:rPr>
          <w:rFonts w:ascii="Arial" w:eastAsia="Arial Unicode MS" w:hAnsi="Arial" w:cs="Arial"/>
          <w:b/>
        </w:rPr>
        <w:t xml:space="preserve"> </w:t>
      </w:r>
      <w:ins w:id="1" w:author="Andżelika Kaźmierczak" w:date="2021-03-02T09:54:00Z">
        <w:r w:rsidR="00FC1598">
          <w:rPr>
            <w:rFonts w:ascii="Arial" w:eastAsia="Arial Unicode MS" w:hAnsi="Arial" w:cs="Arial"/>
            <w:b/>
          </w:rPr>
          <w:t>–</w:t>
        </w:r>
      </w:ins>
      <w:r w:rsidR="00CA627B" w:rsidRPr="00840EB3">
        <w:rPr>
          <w:rFonts w:ascii="Arial" w:eastAsia="Arial Unicode MS" w:hAnsi="Arial" w:cs="Arial"/>
          <w:b/>
        </w:rPr>
        <w:t xml:space="preserve"> </w:t>
      </w:r>
    </w:p>
    <w:p w14:paraId="4C15FEB8" w14:textId="77777777" w:rsidR="00FC1598" w:rsidRPr="00840EB3" w:rsidRDefault="00FC1598" w:rsidP="0042500C">
      <w:pPr>
        <w:jc w:val="center"/>
        <w:rPr>
          <w:rFonts w:ascii="Arial" w:eastAsia="Arial Unicode MS" w:hAnsi="Arial" w:cs="Arial"/>
          <w:b/>
        </w:rPr>
      </w:pPr>
    </w:p>
    <w:p w14:paraId="4A34E8BB" w14:textId="77777777" w:rsidR="004C7A59" w:rsidRPr="00840EB3" w:rsidRDefault="004C7A59" w:rsidP="0042500C">
      <w:pPr>
        <w:jc w:val="center"/>
        <w:rPr>
          <w:rFonts w:ascii="Arial" w:eastAsia="Arial Unicode MS" w:hAnsi="Arial" w:cs="Arial"/>
          <w:b/>
        </w:rPr>
      </w:pPr>
    </w:p>
    <w:p w14:paraId="6AD12E07" w14:textId="75DD8611" w:rsidR="005C2CB6" w:rsidRPr="00840EB3" w:rsidRDefault="005C2CB6" w:rsidP="005C2CB6">
      <w:pPr>
        <w:tabs>
          <w:tab w:val="left" w:pos="426"/>
        </w:tabs>
        <w:jc w:val="both"/>
        <w:rPr>
          <w:rFonts w:ascii="Arial" w:eastAsia="Arial Unicode MS" w:hAnsi="Arial" w:cs="Arial"/>
          <w:bCs/>
        </w:rPr>
      </w:pPr>
      <w:r w:rsidRPr="00840EB3">
        <w:rPr>
          <w:rFonts w:ascii="Arial" w:eastAsia="Arial Unicode MS" w:hAnsi="Arial" w:cs="Arial"/>
          <w:bCs/>
        </w:rPr>
        <w:t>Nazwa i adres wykonawcy:</w:t>
      </w:r>
    </w:p>
    <w:p w14:paraId="4E6D1E34" w14:textId="77777777" w:rsidR="001A627F" w:rsidRPr="00840EB3" w:rsidRDefault="001A627F" w:rsidP="005C2CB6">
      <w:pPr>
        <w:tabs>
          <w:tab w:val="left" w:pos="426"/>
        </w:tabs>
        <w:jc w:val="both"/>
        <w:rPr>
          <w:rFonts w:ascii="Arial" w:eastAsia="Arial Unicode MS" w:hAnsi="Arial" w:cs="Arial"/>
          <w:bCs/>
        </w:rPr>
      </w:pPr>
    </w:p>
    <w:p w14:paraId="75DFADD6" w14:textId="77777777" w:rsidR="005C2CB6" w:rsidRPr="00840EB3" w:rsidRDefault="005C2CB6" w:rsidP="005C2CB6">
      <w:pPr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</w:rPr>
        <w:t>……………………………………………......................................................................................................</w:t>
      </w:r>
    </w:p>
    <w:p w14:paraId="211CEF25" w14:textId="77777777" w:rsidR="005C2CB6" w:rsidRPr="00840EB3" w:rsidRDefault="005C2CB6" w:rsidP="005C2CB6">
      <w:pPr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</w:rPr>
        <w:t>……………………………………………......................................................................................................</w:t>
      </w:r>
    </w:p>
    <w:p w14:paraId="6E0F106B" w14:textId="77777777" w:rsidR="005C2CB6" w:rsidRPr="00840EB3" w:rsidRDefault="005C2CB6" w:rsidP="005C2CB6">
      <w:pPr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</w:rPr>
        <w:t>……………………………………………......................................................................................................</w:t>
      </w:r>
    </w:p>
    <w:p w14:paraId="52F5B8A1" w14:textId="4B2C9D9C" w:rsidR="005C2CB6" w:rsidRPr="00840EB3" w:rsidRDefault="005C2CB6" w:rsidP="005C2CB6">
      <w:pPr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……………………………………………………………………………………………………………………….</w:t>
      </w:r>
    </w:p>
    <w:p w14:paraId="09A75905" w14:textId="77777777" w:rsidR="001A627F" w:rsidRPr="00840EB3" w:rsidRDefault="001A627F" w:rsidP="005C2CB6">
      <w:pPr>
        <w:rPr>
          <w:rFonts w:ascii="Arial" w:eastAsia="Arial Unicode MS" w:hAnsi="Arial" w:cs="Arial"/>
        </w:rPr>
      </w:pPr>
    </w:p>
    <w:p w14:paraId="37B8D7B9" w14:textId="77777777" w:rsidR="005C2CB6" w:rsidRPr="00840EB3" w:rsidRDefault="005C2CB6" w:rsidP="005C2CB6">
      <w:pPr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</w:rPr>
        <w:t>Osoba do kontaktu: ................................................tel…...............................................mail......................</w:t>
      </w:r>
    </w:p>
    <w:p w14:paraId="4938A8E0" w14:textId="28EE607D" w:rsidR="0040299F" w:rsidRPr="00840EB3" w:rsidRDefault="0040299F" w:rsidP="002A1F46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</w:rPr>
      </w:pPr>
    </w:p>
    <w:p w14:paraId="5BF85268" w14:textId="607E460F" w:rsidR="002D752A" w:rsidRPr="00840EB3" w:rsidRDefault="002D752A" w:rsidP="002A1F46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</w:rPr>
      </w:pPr>
      <w:bookmarkStart w:id="2" w:name="_GoBack"/>
      <w:bookmarkEnd w:id="2"/>
    </w:p>
    <w:p w14:paraId="675284F7" w14:textId="63C3D790" w:rsidR="002D752A" w:rsidRPr="00840EB3" w:rsidRDefault="002D752A" w:rsidP="002A1F46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</w:rPr>
      </w:pPr>
    </w:p>
    <w:p w14:paraId="6B31955D" w14:textId="77777777" w:rsidR="002D752A" w:rsidRPr="00840EB3" w:rsidRDefault="002D752A" w:rsidP="002A1F46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</w:rPr>
      </w:pPr>
    </w:p>
    <w:p w14:paraId="53C72E08" w14:textId="47D05375" w:rsidR="003722B1" w:rsidRPr="00840EB3" w:rsidRDefault="0099531E" w:rsidP="002D752A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  <w:r w:rsidRPr="00840EB3">
        <w:rPr>
          <w:rFonts w:ascii="Arial" w:eastAsia="Arial Unicode MS" w:hAnsi="Arial" w:cs="Arial"/>
          <w:bCs/>
        </w:rPr>
        <w:t>Szac</w:t>
      </w:r>
      <w:r w:rsidR="005C2CB6" w:rsidRPr="00840EB3">
        <w:rPr>
          <w:rFonts w:ascii="Arial" w:eastAsia="Arial Unicode MS" w:hAnsi="Arial" w:cs="Arial"/>
          <w:bCs/>
        </w:rPr>
        <w:t>uję</w:t>
      </w:r>
      <w:r w:rsidRPr="00840EB3">
        <w:rPr>
          <w:rFonts w:ascii="Arial" w:eastAsia="Arial Unicode MS" w:hAnsi="Arial" w:cs="Arial"/>
          <w:bCs/>
        </w:rPr>
        <w:t xml:space="preserve"> </w:t>
      </w:r>
      <w:r w:rsidR="005C2CB6" w:rsidRPr="00840EB3">
        <w:rPr>
          <w:rFonts w:ascii="Arial" w:eastAsia="Arial Unicode MS" w:hAnsi="Arial" w:cs="Arial"/>
          <w:bCs/>
        </w:rPr>
        <w:t xml:space="preserve">wykonanie </w:t>
      </w:r>
      <w:r w:rsidRPr="00840EB3">
        <w:rPr>
          <w:rFonts w:ascii="Arial" w:eastAsia="Arial Unicode MS" w:hAnsi="Arial" w:cs="Arial"/>
          <w:bCs/>
        </w:rPr>
        <w:t>zamówieni</w:t>
      </w:r>
      <w:r w:rsidR="005C2CB6" w:rsidRPr="00840EB3">
        <w:rPr>
          <w:rFonts w:ascii="Arial" w:eastAsia="Arial Unicode MS" w:hAnsi="Arial" w:cs="Arial"/>
          <w:bCs/>
        </w:rPr>
        <w:t>a</w:t>
      </w:r>
      <w:r w:rsidR="004C7A59" w:rsidRPr="00840EB3">
        <w:rPr>
          <w:rFonts w:ascii="Arial" w:eastAsia="Arial Unicode MS" w:hAnsi="Arial" w:cs="Arial"/>
          <w:bCs/>
        </w:rPr>
        <w:t xml:space="preserve"> </w:t>
      </w:r>
      <w:r w:rsidR="005C2CB6" w:rsidRPr="00840EB3">
        <w:rPr>
          <w:rFonts w:ascii="Arial" w:eastAsia="Arial Unicode MS" w:hAnsi="Arial" w:cs="Arial"/>
          <w:bCs/>
        </w:rPr>
        <w:t xml:space="preserve">publicznego </w:t>
      </w:r>
      <w:r w:rsidR="004C7A59" w:rsidRPr="00840EB3">
        <w:rPr>
          <w:rFonts w:ascii="Arial" w:eastAsia="Arial Unicode MS" w:hAnsi="Arial" w:cs="Arial"/>
          <w:bCs/>
        </w:rPr>
        <w:t xml:space="preserve">na </w:t>
      </w:r>
      <w:r w:rsidR="00840EB3" w:rsidRPr="00840EB3">
        <w:rPr>
          <w:rFonts w:ascii="Arial" w:eastAsia="Arial Unicode MS" w:hAnsi="Arial" w:cs="Arial"/>
          <w:bCs/>
        </w:rPr>
        <w:t xml:space="preserve">przeprowadzenie </w:t>
      </w:r>
      <w:r w:rsidR="002D752A" w:rsidRPr="00840EB3">
        <w:rPr>
          <w:rFonts w:ascii="Arial" w:eastAsia="Arial Unicode MS" w:hAnsi="Arial" w:cs="Arial"/>
        </w:rPr>
        <w:t xml:space="preserve">badania ewaluacyjnego ex </w:t>
      </w:r>
      <w:r w:rsidR="002D752A" w:rsidRPr="00840EB3">
        <w:rPr>
          <w:rFonts w:ascii="Arial" w:eastAsia="Calibri" w:hAnsi="Arial" w:cs="Arial"/>
        </w:rPr>
        <w:t xml:space="preserve"> post projektu LIFE15 GIE/PL/000758 pn. </w:t>
      </w:r>
      <w:r w:rsidR="002D752A" w:rsidRPr="00840EB3">
        <w:rPr>
          <w:rFonts w:ascii="Arial" w:eastAsia="Calibri" w:hAnsi="Arial" w:cs="Arial"/>
          <w:i/>
        </w:rPr>
        <w:t xml:space="preserve">Masz prawo do skutecznej ochrony przyrody </w:t>
      </w:r>
      <w:r w:rsidR="002D752A" w:rsidRPr="00840EB3">
        <w:rPr>
          <w:rFonts w:ascii="Arial" w:eastAsia="Calibri" w:hAnsi="Arial" w:cs="Arial"/>
          <w:iCs/>
        </w:rPr>
        <w:t xml:space="preserve">na </w:t>
      </w:r>
      <w:r w:rsidR="004B7ACB" w:rsidRPr="00840EB3">
        <w:rPr>
          <w:rFonts w:ascii="Arial" w:eastAsia="Arial Unicode MS" w:hAnsi="Arial" w:cs="Arial"/>
          <w:bCs/>
          <w:color w:val="000000"/>
          <w:kern w:val="1"/>
        </w:rPr>
        <w:t>łączną kwotę……………………………………………..</w:t>
      </w:r>
      <w:r w:rsidR="004B7ACB" w:rsidRPr="00840EB3">
        <w:rPr>
          <w:rFonts w:ascii="Arial" w:eastAsia="Arial Unicode MS" w:hAnsi="Arial" w:cs="Arial"/>
          <w:bCs/>
          <w:color w:val="000000"/>
        </w:rPr>
        <w:t>zł brutto, tj. .................................. zł netto</w:t>
      </w:r>
      <w:r w:rsidR="004B7ACB" w:rsidRPr="00840EB3">
        <w:rPr>
          <w:rFonts w:ascii="Arial" w:eastAsia="Arial Unicode MS" w:hAnsi="Arial" w:cs="Arial"/>
          <w:bCs/>
          <w:color w:val="000000"/>
          <w:kern w:val="1"/>
        </w:rPr>
        <w:t xml:space="preserve">, </w:t>
      </w:r>
    </w:p>
    <w:p w14:paraId="1B3DDD92" w14:textId="77777777" w:rsidR="004B2DF6" w:rsidRPr="00840EB3" w:rsidRDefault="004B2DF6" w:rsidP="00B150B2">
      <w:pPr>
        <w:widowControl w:val="0"/>
        <w:overflowPunct w:val="0"/>
        <w:autoSpaceDE w:val="0"/>
        <w:adjustRightInd w:val="0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41B28A75" w14:textId="77777777" w:rsidR="007859D2" w:rsidRPr="00840EB3" w:rsidRDefault="007859D2" w:rsidP="00B150B2">
      <w:pPr>
        <w:widowControl w:val="0"/>
        <w:overflowPunct w:val="0"/>
        <w:autoSpaceDE w:val="0"/>
        <w:adjustRightInd w:val="0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7976828B" w14:textId="5434D3FA" w:rsidR="005C2CB6" w:rsidRPr="00840EB3" w:rsidRDefault="005C2CB6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09B4FF28" w14:textId="77777777" w:rsidR="002D752A" w:rsidRPr="00840EB3" w:rsidRDefault="002D752A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3DA61E8A" w14:textId="77777777" w:rsidR="002D752A" w:rsidRPr="00840EB3" w:rsidRDefault="002D752A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527AF8BE" w14:textId="77777777" w:rsidR="004B2DF6" w:rsidRPr="00840EB3" w:rsidRDefault="004B2DF6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52A580BE" w14:textId="77777777" w:rsidR="005C2CB6" w:rsidRPr="00840EB3" w:rsidRDefault="005C2CB6" w:rsidP="005C2CB6">
      <w:pPr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  <w:bCs/>
          <w:color w:val="000000"/>
          <w:kern w:val="1"/>
        </w:rPr>
        <w:t xml:space="preserve">Uwagi: </w:t>
      </w:r>
      <w:r w:rsidRPr="00840EB3">
        <w:rPr>
          <w:rFonts w:ascii="Arial" w:eastAsia="Arial Unicode MS" w:hAnsi="Arial" w:cs="Arial"/>
        </w:rPr>
        <w:t>…………………………………......................................................................................................</w:t>
      </w:r>
    </w:p>
    <w:p w14:paraId="3248CC32" w14:textId="77777777" w:rsidR="005C2CB6" w:rsidRPr="00840EB3" w:rsidRDefault="005C2CB6" w:rsidP="005C2CB6">
      <w:pPr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</w:rPr>
        <w:t>……………………………………………......................................................................................................</w:t>
      </w:r>
    </w:p>
    <w:p w14:paraId="2DCE6578" w14:textId="77777777" w:rsidR="005C2CB6" w:rsidRPr="00840EB3" w:rsidRDefault="005C2CB6" w:rsidP="005C2CB6">
      <w:pPr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</w:rPr>
        <w:t>……………………………………………......................................................................................................</w:t>
      </w:r>
    </w:p>
    <w:p w14:paraId="6217751F" w14:textId="77777777" w:rsidR="005C2CB6" w:rsidRPr="00840EB3" w:rsidRDefault="005C2CB6" w:rsidP="005C2CB6">
      <w:pPr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</w:rPr>
        <w:t>……………………………………………......................................................................................................</w:t>
      </w:r>
    </w:p>
    <w:p w14:paraId="38F51FDF" w14:textId="683BF9C2" w:rsidR="005C2CB6" w:rsidRPr="00840EB3" w:rsidRDefault="005C2CB6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5FE973BF" w14:textId="1A0A5249" w:rsidR="002D752A" w:rsidRPr="00840EB3" w:rsidRDefault="002D752A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19038394" w14:textId="36DB7C10" w:rsidR="002D752A" w:rsidRPr="00840EB3" w:rsidRDefault="002D752A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1D334D9A" w14:textId="77777777" w:rsidR="002D752A" w:rsidRPr="00840EB3" w:rsidRDefault="002D752A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2ED48049" w14:textId="77777777" w:rsidR="005C2CB6" w:rsidRPr="00840EB3" w:rsidRDefault="005C2CB6" w:rsidP="005C2CB6">
      <w:pPr>
        <w:jc w:val="right"/>
        <w:rPr>
          <w:rFonts w:ascii="Arial" w:eastAsia="Arial Unicode MS" w:hAnsi="Arial" w:cs="Arial"/>
        </w:rPr>
      </w:pPr>
      <w:r w:rsidRPr="00840EB3">
        <w:rPr>
          <w:rFonts w:ascii="Arial" w:eastAsia="Arial Unicode MS" w:hAnsi="Arial" w:cs="Arial"/>
        </w:rPr>
        <w:t>……………………………………………………………………..</w:t>
      </w:r>
    </w:p>
    <w:p w14:paraId="294A34EE" w14:textId="77777777" w:rsidR="005C2CB6" w:rsidRPr="00840EB3" w:rsidRDefault="005C2CB6" w:rsidP="005C2CB6">
      <w:pPr>
        <w:tabs>
          <w:tab w:val="left" w:pos="426"/>
        </w:tabs>
        <w:jc w:val="both"/>
        <w:rPr>
          <w:rFonts w:ascii="Arial" w:eastAsia="Arial Unicode MS" w:hAnsi="Arial" w:cs="Arial"/>
          <w:bCs/>
        </w:rPr>
      </w:pPr>
      <w:r w:rsidRPr="00840EB3">
        <w:rPr>
          <w:rFonts w:ascii="Arial" w:eastAsia="Arial Unicode MS" w:hAnsi="Arial" w:cs="Arial"/>
          <w:bCs/>
        </w:rPr>
        <w:t xml:space="preserve">                                                                                                    data i podpis Wykonawcy</w:t>
      </w:r>
    </w:p>
    <w:p w14:paraId="1EDD6215" w14:textId="77777777" w:rsidR="005C2CB6" w:rsidRPr="00840EB3" w:rsidRDefault="005C2CB6" w:rsidP="00B150B2">
      <w:pPr>
        <w:widowControl w:val="0"/>
        <w:overflowPunct w:val="0"/>
        <w:autoSpaceDE w:val="0"/>
        <w:adjustRightInd w:val="0"/>
        <w:ind w:firstLine="426"/>
        <w:jc w:val="both"/>
        <w:rPr>
          <w:rFonts w:ascii="Arial" w:eastAsia="Arial Unicode MS" w:hAnsi="Arial" w:cs="Arial"/>
          <w:bCs/>
          <w:color w:val="000000"/>
          <w:kern w:val="1"/>
        </w:rPr>
      </w:pPr>
    </w:p>
    <w:p w14:paraId="6BB56C46" w14:textId="77777777" w:rsidR="005C2CB6" w:rsidRPr="00840EB3" w:rsidRDefault="005C2CB6" w:rsidP="005C2CB6">
      <w:pPr>
        <w:rPr>
          <w:rFonts w:ascii="Arial" w:eastAsia="Arial Unicode MS" w:hAnsi="Arial" w:cs="Arial"/>
          <w:bCs/>
          <w:color w:val="000000"/>
        </w:rPr>
      </w:pPr>
    </w:p>
    <w:p w14:paraId="2A079CF0" w14:textId="77777777" w:rsidR="002A1F46" w:rsidRPr="00840EB3" w:rsidRDefault="002A1F46" w:rsidP="00A55928">
      <w:pPr>
        <w:jc w:val="both"/>
        <w:rPr>
          <w:rFonts w:ascii="Arial" w:eastAsia="Arial Unicode MS" w:hAnsi="Arial" w:cs="Arial"/>
          <w:color w:val="000000"/>
        </w:rPr>
      </w:pPr>
    </w:p>
    <w:p w14:paraId="011C5F0F" w14:textId="77777777" w:rsidR="000C4286" w:rsidRPr="00840EB3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" w:eastAsia="Arial Unicode MS" w:hAnsi="Arial" w:cs="Arial"/>
          <w:color w:val="000000"/>
          <w:sz w:val="20"/>
        </w:rPr>
      </w:pPr>
    </w:p>
    <w:p w14:paraId="38777AF2" w14:textId="77777777" w:rsidR="000C4286" w:rsidRPr="00840EB3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" w:eastAsia="Arial Unicode MS" w:hAnsi="Arial" w:cs="Arial"/>
          <w:color w:val="000000"/>
          <w:sz w:val="20"/>
        </w:rPr>
      </w:pPr>
    </w:p>
    <w:p w14:paraId="5AB46E1B" w14:textId="77777777" w:rsidR="008A7494" w:rsidRPr="00840EB3" w:rsidRDefault="008A7494" w:rsidP="008A7494">
      <w:pPr>
        <w:pStyle w:val="Stopka"/>
        <w:tabs>
          <w:tab w:val="clear" w:pos="4536"/>
          <w:tab w:val="clear" w:pos="9072"/>
          <w:tab w:val="left" w:pos="2442"/>
        </w:tabs>
        <w:rPr>
          <w:rFonts w:ascii="Arial" w:hAnsi="Arial" w:cs="Arial"/>
        </w:rPr>
      </w:pPr>
    </w:p>
    <w:p w14:paraId="56F0DF18" w14:textId="77777777" w:rsidR="000C4286" w:rsidRPr="00840EB3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" w:eastAsia="Arial Unicode MS" w:hAnsi="Arial" w:cs="Arial"/>
          <w:color w:val="000000"/>
          <w:sz w:val="20"/>
        </w:rPr>
      </w:pPr>
    </w:p>
    <w:p w14:paraId="71AB7B06" w14:textId="77777777" w:rsidR="000C4286" w:rsidRPr="00840EB3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" w:eastAsia="Arial Unicode MS" w:hAnsi="Arial" w:cs="Arial"/>
          <w:color w:val="000000"/>
          <w:sz w:val="20"/>
        </w:rPr>
      </w:pPr>
    </w:p>
    <w:p w14:paraId="5A9B972E" w14:textId="77777777" w:rsidR="000C4286" w:rsidRPr="00840EB3" w:rsidRDefault="000C4286" w:rsidP="002A1F46">
      <w:pPr>
        <w:pStyle w:val="Akapitzlist"/>
        <w:suppressAutoHyphens w:val="0"/>
        <w:autoSpaceDN/>
        <w:ind w:left="426"/>
        <w:jc w:val="both"/>
        <w:textAlignment w:val="auto"/>
        <w:rPr>
          <w:rFonts w:ascii="Arial" w:eastAsia="Arial Unicode MS" w:hAnsi="Arial" w:cs="Arial"/>
          <w:color w:val="000000"/>
          <w:sz w:val="20"/>
        </w:rPr>
      </w:pPr>
    </w:p>
    <w:p w14:paraId="1D1FA546" w14:textId="77777777" w:rsidR="00663B46" w:rsidRPr="00840EB3" w:rsidRDefault="00663B46" w:rsidP="0042500C">
      <w:pPr>
        <w:rPr>
          <w:rFonts w:ascii="Arial" w:eastAsia="Arial Unicode MS" w:hAnsi="Arial" w:cs="Arial"/>
        </w:rPr>
      </w:pPr>
    </w:p>
    <w:sectPr w:rsidR="00663B46" w:rsidRPr="00840EB3" w:rsidSect="007A4D27">
      <w:headerReference w:type="default" r:id="rId8"/>
      <w:footerReference w:type="default" r:id="rId9"/>
      <w:pgSz w:w="11906" w:h="16838"/>
      <w:pgMar w:top="851" w:right="1418" w:bottom="1418" w:left="1418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E23C7" w14:textId="77777777" w:rsidR="00443D99" w:rsidRDefault="00443D99" w:rsidP="00302890">
      <w:r>
        <w:separator/>
      </w:r>
    </w:p>
  </w:endnote>
  <w:endnote w:type="continuationSeparator" w:id="0">
    <w:p w14:paraId="24B21C0E" w14:textId="77777777" w:rsidR="00443D99" w:rsidRDefault="00443D99" w:rsidP="003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A6588" w14:textId="77777777" w:rsidR="002E1404" w:rsidRDefault="002E1404" w:rsidP="00432F77">
    <w:pPr>
      <w:pStyle w:val="Stopka"/>
      <w:jc w:val="center"/>
      <w:rPr>
        <w:rFonts w:ascii="Arial" w:hAnsi="Arial" w:cs="Arial"/>
        <w:sz w:val="14"/>
        <w:szCs w:val="16"/>
      </w:rPr>
    </w:pPr>
    <w:r>
      <w:rPr>
        <w:rFonts w:ascii="Arial" w:hAnsi="Arial" w:cs="Arial"/>
        <w:noProof/>
        <w:sz w:val="14"/>
        <w:szCs w:val="16"/>
      </w:rPr>
      <w:drawing>
        <wp:inline distT="0" distB="0" distL="0" distR="0" wp14:anchorId="564B5E7D" wp14:editId="2474C8E3">
          <wp:extent cx="5306553" cy="542925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FE+GDOS+NFOSiGW_A4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02733" cy="5425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E5D730" w14:textId="77777777" w:rsidR="002E1404" w:rsidRDefault="002E1404" w:rsidP="00DC1D54">
    <w:pPr>
      <w:pStyle w:val="Stopka"/>
      <w:jc w:val="center"/>
      <w:rPr>
        <w:rFonts w:ascii="Arial" w:hAnsi="Arial" w:cs="Arial"/>
        <w:sz w:val="14"/>
        <w:szCs w:val="16"/>
      </w:rPr>
    </w:pPr>
  </w:p>
  <w:p w14:paraId="6D7D42E6" w14:textId="77777777" w:rsidR="002E1404" w:rsidRPr="0091452D" w:rsidRDefault="002E1404" w:rsidP="00DC1D54">
    <w:pPr>
      <w:pStyle w:val="Stopka"/>
      <w:jc w:val="center"/>
    </w:pPr>
    <w:r w:rsidRPr="0091452D">
      <w:rPr>
        <w:rFonts w:ascii="Arial" w:hAnsi="Arial" w:cs="Arial"/>
        <w:sz w:val="14"/>
        <w:szCs w:val="16"/>
      </w:rPr>
      <w:t xml:space="preserve">Projekt </w:t>
    </w:r>
    <w:r w:rsidRPr="0091452D">
      <w:rPr>
        <w:rFonts w:ascii="Arial" w:hAnsi="Arial" w:cs="Arial"/>
        <w:color w:val="000000"/>
        <w:sz w:val="14"/>
        <w:szCs w:val="16"/>
      </w:rPr>
      <w:t xml:space="preserve">LIFE15 GIE/PL/000758 pn. </w:t>
    </w:r>
    <w:r w:rsidRPr="00227FD3">
      <w:rPr>
        <w:rFonts w:ascii="Arial" w:hAnsi="Arial" w:cs="Arial"/>
        <w:i/>
        <w:color w:val="000000"/>
        <w:sz w:val="14"/>
        <w:szCs w:val="16"/>
      </w:rPr>
      <w:t>Masz prawo do skutecznej ochrony przyrody</w:t>
    </w:r>
    <w:r w:rsidRPr="0091452D">
      <w:rPr>
        <w:rFonts w:ascii="Arial" w:hAnsi="Arial" w:cs="Arial"/>
        <w:color w:val="000000"/>
        <w:sz w:val="14"/>
        <w:szCs w:val="16"/>
      </w:rPr>
      <w:t>,</w:t>
    </w:r>
    <w:r>
      <w:t xml:space="preserve"> </w:t>
    </w:r>
    <w:r w:rsidRPr="0091452D">
      <w:rPr>
        <w:rFonts w:ascii="Arial" w:hAnsi="Arial" w:cs="Arial"/>
        <w:sz w:val="14"/>
        <w:szCs w:val="16"/>
      </w:rPr>
      <w:t>finansowany ze środków Programu LIFE oraz ze środków Narodowe</w:t>
    </w:r>
    <w:r>
      <w:rPr>
        <w:rFonts w:ascii="Arial" w:hAnsi="Arial" w:cs="Arial"/>
        <w:sz w:val="14"/>
        <w:szCs w:val="16"/>
      </w:rPr>
      <w:t xml:space="preserve">go Funduszu Ochrony Środowiska </w:t>
    </w:r>
    <w:r w:rsidRPr="0091452D">
      <w:rPr>
        <w:rFonts w:ascii="Arial" w:hAnsi="Arial" w:cs="Arial"/>
        <w:sz w:val="14"/>
        <w:szCs w:val="16"/>
      </w:rPr>
      <w:t>i Gospodarki Wodnej</w:t>
    </w:r>
    <w:r>
      <w:rPr>
        <w:rFonts w:ascii="Arial" w:hAnsi="Arial" w:cs="Arial"/>
        <w:sz w:val="14"/>
        <w:szCs w:val="16"/>
      </w:rPr>
      <w:t>.</w:t>
    </w:r>
  </w:p>
  <w:p w14:paraId="797C520F" w14:textId="77777777" w:rsidR="002E1404" w:rsidRDefault="002E1404" w:rsidP="00DC1D5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CF505" w14:textId="77777777" w:rsidR="00443D99" w:rsidRDefault="00443D99" w:rsidP="00302890">
      <w:r>
        <w:separator/>
      </w:r>
    </w:p>
  </w:footnote>
  <w:footnote w:type="continuationSeparator" w:id="0">
    <w:p w14:paraId="0BCB703F" w14:textId="77777777" w:rsidR="00443D99" w:rsidRDefault="00443D99" w:rsidP="00302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EA735" w14:textId="77777777" w:rsidR="002E1404" w:rsidRPr="00D03A23" w:rsidRDefault="002E1404">
    <w:pPr>
      <w:pStyle w:val="Nagwek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C3B12"/>
    <w:multiLevelType w:val="hybridMultilevel"/>
    <w:tmpl w:val="0912504C"/>
    <w:lvl w:ilvl="0" w:tplc="0415000F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" w15:restartNumberingAfterBreak="0">
    <w:nsid w:val="09FB1D52"/>
    <w:multiLevelType w:val="hybridMultilevel"/>
    <w:tmpl w:val="6ECAD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B29F8"/>
    <w:multiLevelType w:val="hybridMultilevel"/>
    <w:tmpl w:val="D7FEB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63BF"/>
    <w:multiLevelType w:val="hybridMultilevel"/>
    <w:tmpl w:val="B9FC6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87843"/>
    <w:multiLevelType w:val="hybridMultilevel"/>
    <w:tmpl w:val="EC4497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FF3B7A"/>
    <w:multiLevelType w:val="hybridMultilevel"/>
    <w:tmpl w:val="D5A6D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40670D"/>
    <w:multiLevelType w:val="hybridMultilevel"/>
    <w:tmpl w:val="44362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C0BC9"/>
    <w:multiLevelType w:val="hybridMultilevel"/>
    <w:tmpl w:val="9984DF7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6C762F1"/>
    <w:multiLevelType w:val="hybridMultilevel"/>
    <w:tmpl w:val="E8C220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227C2"/>
    <w:multiLevelType w:val="hybridMultilevel"/>
    <w:tmpl w:val="ECD07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7E22"/>
    <w:multiLevelType w:val="hybridMultilevel"/>
    <w:tmpl w:val="7B3C449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E6B8B"/>
    <w:multiLevelType w:val="hybridMultilevel"/>
    <w:tmpl w:val="19FAE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F4167"/>
    <w:multiLevelType w:val="multilevel"/>
    <w:tmpl w:val="B93490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440"/>
      </w:pPr>
      <w:rPr>
        <w:rFonts w:hint="default"/>
      </w:rPr>
    </w:lvl>
  </w:abstractNum>
  <w:abstractNum w:abstractNumId="13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F1EC7"/>
    <w:multiLevelType w:val="hybridMultilevel"/>
    <w:tmpl w:val="14E4C4B8"/>
    <w:lvl w:ilvl="0" w:tplc="43EC13D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3FD05EF1"/>
    <w:multiLevelType w:val="hybridMultilevel"/>
    <w:tmpl w:val="2932D858"/>
    <w:lvl w:ilvl="0" w:tplc="B35081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1406CEB"/>
    <w:multiLevelType w:val="hybridMultilevel"/>
    <w:tmpl w:val="14E4C4B8"/>
    <w:lvl w:ilvl="0" w:tplc="43EC13D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35E2633"/>
    <w:multiLevelType w:val="hybridMultilevel"/>
    <w:tmpl w:val="33383E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434"/>
        </w:tabs>
        <w:ind w:left="377" w:hanging="567"/>
      </w:pPr>
      <w:rPr>
        <w:rFonts w:hint="default"/>
        <w:b w:val="0"/>
        <w:i w:val="0"/>
        <w:sz w:val="24"/>
        <w:szCs w:val="24"/>
      </w:rPr>
    </w:lvl>
    <w:lvl w:ilvl="3" w:tplc="D670162E">
      <w:start w:val="1"/>
      <w:numFmt w:val="bullet"/>
      <w:lvlText w:val=""/>
      <w:lvlJc w:val="left"/>
      <w:pPr>
        <w:tabs>
          <w:tab w:val="num" w:pos="173"/>
        </w:tabs>
        <w:ind w:left="173" w:hanging="363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5EC1D82">
      <w:start w:val="1"/>
      <w:numFmt w:val="bullet"/>
      <w:lvlText w:val=""/>
      <w:lvlJc w:val="left"/>
      <w:pPr>
        <w:tabs>
          <w:tab w:val="num" w:pos="434"/>
        </w:tabs>
        <w:ind w:left="377" w:hanging="567"/>
      </w:pPr>
      <w:rPr>
        <w:rFonts w:ascii="Wingdings" w:hAnsi="Wingdings" w:hint="default"/>
        <w:b w:val="0"/>
        <w:i w:val="0"/>
        <w:sz w:val="20"/>
      </w:rPr>
    </w:lvl>
  </w:abstractNum>
  <w:abstractNum w:abstractNumId="18" w15:restartNumberingAfterBreak="0">
    <w:nsid w:val="4C466357"/>
    <w:multiLevelType w:val="hybridMultilevel"/>
    <w:tmpl w:val="C1B84B9C"/>
    <w:lvl w:ilvl="0" w:tplc="04150017">
      <w:start w:val="1"/>
      <w:numFmt w:val="lowerLetter"/>
      <w:lvlText w:val="%1)"/>
      <w:lvlJc w:val="left"/>
      <w:pPr>
        <w:tabs>
          <w:tab w:val="num" w:pos="1593"/>
        </w:tabs>
        <w:ind w:left="1536" w:hanging="567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239"/>
        </w:tabs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59"/>
        </w:tabs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79"/>
        </w:tabs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99"/>
        </w:tabs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19"/>
        </w:tabs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39"/>
        </w:tabs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59"/>
        </w:tabs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79"/>
        </w:tabs>
        <w:ind w:left="7279" w:hanging="360"/>
      </w:pPr>
      <w:rPr>
        <w:rFonts w:ascii="Wingdings" w:hAnsi="Wingdings" w:hint="default"/>
      </w:rPr>
    </w:lvl>
  </w:abstractNum>
  <w:abstractNum w:abstractNumId="19" w15:restartNumberingAfterBreak="0">
    <w:nsid w:val="4C580B71"/>
    <w:multiLevelType w:val="hybridMultilevel"/>
    <w:tmpl w:val="BE262C1E"/>
    <w:lvl w:ilvl="0" w:tplc="EB5CB0EE">
      <w:start w:val="1"/>
      <w:numFmt w:val="lowerLetter"/>
      <w:lvlText w:val="%1)"/>
      <w:lvlJc w:val="left"/>
      <w:pPr>
        <w:tabs>
          <w:tab w:val="num" w:pos="434"/>
        </w:tabs>
        <w:ind w:left="377" w:hanging="567"/>
      </w:pPr>
      <w:rPr>
        <w:rFonts w:ascii="Garamond" w:hAnsi="Garamond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A5497"/>
    <w:multiLevelType w:val="hybridMultilevel"/>
    <w:tmpl w:val="BE262C1E"/>
    <w:lvl w:ilvl="0" w:tplc="EB5CB0EE">
      <w:start w:val="1"/>
      <w:numFmt w:val="lowerLetter"/>
      <w:lvlText w:val="%1)"/>
      <w:lvlJc w:val="left"/>
      <w:pPr>
        <w:tabs>
          <w:tab w:val="num" w:pos="434"/>
        </w:tabs>
        <w:ind w:left="377" w:hanging="567"/>
      </w:pPr>
      <w:rPr>
        <w:rFonts w:ascii="Garamond" w:hAnsi="Garamond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877"/>
    <w:multiLevelType w:val="hybridMultilevel"/>
    <w:tmpl w:val="20CA2902"/>
    <w:lvl w:ilvl="0" w:tplc="7F86C1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0D550DD"/>
    <w:multiLevelType w:val="hybridMultilevel"/>
    <w:tmpl w:val="E8AC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96FF9"/>
    <w:multiLevelType w:val="hybridMultilevel"/>
    <w:tmpl w:val="D990F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57D23"/>
    <w:multiLevelType w:val="hybridMultilevel"/>
    <w:tmpl w:val="02246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11C34"/>
    <w:multiLevelType w:val="hybridMultilevel"/>
    <w:tmpl w:val="7B609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16AA0"/>
    <w:multiLevelType w:val="hybridMultilevel"/>
    <w:tmpl w:val="DCFC670E"/>
    <w:lvl w:ilvl="0" w:tplc="7FEAB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292B21"/>
    <w:multiLevelType w:val="hybridMultilevel"/>
    <w:tmpl w:val="19FAE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A75B1B"/>
    <w:multiLevelType w:val="hybridMultilevel"/>
    <w:tmpl w:val="AC3AB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E3B0F"/>
    <w:multiLevelType w:val="hybridMultilevel"/>
    <w:tmpl w:val="DCFC670E"/>
    <w:lvl w:ilvl="0" w:tplc="7FEABE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F3776E"/>
    <w:multiLevelType w:val="hybridMultilevel"/>
    <w:tmpl w:val="299250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AB1ACF"/>
    <w:multiLevelType w:val="hybridMultilevel"/>
    <w:tmpl w:val="31640ECA"/>
    <w:lvl w:ilvl="0" w:tplc="FE605C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E871BA"/>
    <w:multiLevelType w:val="hybridMultilevel"/>
    <w:tmpl w:val="71EAA9E4"/>
    <w:lvl w:ilvl="0" w:tplc="33C0C79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A77EFF"/>
    <w:multiLevelType w:val="hybridMultilevel"/>
    <w:tmpl w:val="A51E1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53F5F"/>
    <w:multiLevelType w:val="hybridMultilevel"/>
    <w:tmpl w:val="22F46E86"/>
    <w:lvl w:ilvl="0" w:tplc="437EC2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8"/>
  </w:num>
  <w:num w:numId="3">
    <w:abstractNumId w:val="32"/>
  </w:num>
  <w:num w:numId="4">
    <w:abstractNumId w:val="10"/>
  </w:num>
  <w:num w:numId="5">
    <w:abstractNumId w:val="20"/>
  </w:num>
  <w:num w:numId="6">
    <w:abstractNumId w:val="19"/>
  </w:num>
  <w:num w:numId="7">
    <w:abstractNumId w:val="2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0"/>
  </w:num>
  <w:num w:numId="11">
    <w:abstractNumId w:val="5"/>
  </w:num>
  <w:num w:numId="12">
    <w:abstractNumId w:val="22"/>
  </w:num>
  <w:num w:numId="13">
    <w:abstractNumId w:val="26"/>
  </w:num>
  <w:num w:numId="14">
    <w:abstractNumId w:val="28"/>
  </w:num>
  <w:num w:numId="15">
    <w:abstractNumId w:val="9"/>
  </w:num>
  <w:num w:numId="16">
    <w:abstractNumId w:val="12"/>
  </w:num>
  <w:num w:numId="17">
    <w:abstractNumId w:val="3"/>
  </w:num>
  <w:num w:numId="18">
    <w:abstractNumId w:val="6"/>
  </w:num>
  <w:num w:numId="19">
    <w:abstractNumId w:val="24"/>
  </w:num>
  <w:num w:numId="20">
    <w:abstractNumId w:val="8"/>
  </w:num>
  <w:num w:numId="21">
    <w:abstractNumId w:val="33"/>
  </w:num>
  <w:num w:numId="22">
    <w:abstractNumId w:val="29"/>
  </w:num>
  <w:num w:numId="23">
    <w:abstractNumId w:val="7"/>
  </w:num>
  <w:num w:numId="24">
    <w:abstractNumId w:val="11"/>
  </w:num>
  <w:num w:numId="25">
    <w:abstractNumId w:val="27"/>
  </w:num>
  <w:num w:numId="26">
    <w:abstractNumId w:val="1"/>
  </w:num>
  <w:num w:numId="27">
    <w:abstractNumId w:val="13"/>
  </w:num>
  <w:num w:numId="28">
    <w:abstractNumId w:val="0"/>
  </w:num>
  <w:num w:numId="29">
    <w:abstractNumId w:val="23"/>
  </w:num>
  <w:num w:numId="30">
    <w:abstractNumId w:val="16"/>
  </w:num>
  <w:num w:numId="31">
    <w:abstractNumId w:val="14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34"/>
  </w:num>
  <w:num w:numId="35">
    <w:abstractNumId w:val="31"/>
  </w:num>
  <w:num w:numId="3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żelika Kaźmierczak">
    <w15:presenceInfo w15:providerId="AD" w15:userId="S-1-5-21-17384997-2493323680-1510645381-1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E53"/>
    <w:rsid w:val="00000751"/>
    <w:rsid w:val="0000278B"/>
    <w:rsid w:val="0000358C"/>
    <w:rsid w:val="000059C8"/>
    <w:rsid w:val="00007565"/>
    <w:rsid w:val="00014D71"/>
    <w:rsid w:val="00016CD6"/>
    <w:rsid w:val="0002155F"/>
    <w:rsid w:val="0002367A"/>
    <w:rsid w:val="0002545D"/>
    <w:rsid w:val="00030D92"/>
    <w:rsid w:val="00031FCF"/>
    <w:rsid w:val="00032D4F"/>
    <w:rsid w:val="00033AAD"/>
    <w:rsid w:val="000340C1"/>
    <w:rsid w:val="00040D4B"/>
    <w:rsid w:val="00042596"/>
    <w:rsid w:val="00043F23"/>
    <w:rsid w:val="00051A86"/>
    <w:rsid w:val="00052C9C"/>
    <w:rsid w:val="0005359B"/>
    <w:rsid w:val="00063E21"/>
    <w:rsid w:val="000763C6"/>
    <w:rsid w:val="000845B9"/>
    <w:rsid w:val="000922BA"/>
    <w:rsid w:val="000925AA"/>
    <w:rsid w:val="00093F5C"/>
    <w:rsid w:val="00095308"/>
    <w:rsid w:val="000A0D9E"/>
    <w:rsid w:val="000A25D1"/>
    <w:rsid w:val="000A4726"/>
    <w:rsid w:val="000C17B0"/>
    <w:rsid w:val="000C2699"/>
    <w:rsid w:val="000C35DF"/>
    <w:rsid w:val="000C4286"/>
    <w:rsid w:val="000D4EE9"/>
    <w:rsid w:val="000E68E4"/>
    <w:rsid w:val="000F3C14"/>
    <w:rsid w:val="000F528E"/>
    <w:rsid w:val="000F6B05"/>
    <w:rsid w:val="00101085"/>
    <w:rsid w:val="001032E1"/>
    <w:rsid w:val="0010444E"/>
    <w:rsid w:val="00105255"/>
    <w:rsid w:val="0011262A"/>
    <w:rsid w:val="00113436"/>
    <w:rsid w:val="00116EB2"/>
    <w:rsid w:val="0014352C"/>
    <w:rsid w:val="00143BE9"/>
    <w:rsid w:val="0014692E"/>
    <w:rsid w:val="00150EF9"/>
    <w:rsid w:val="00152645"/>
    <w:rsid w:val="00157E4C"/>
    <w:rsid w:val="00160077"/>
    <w:rsid w:val="001610D7"/>
    <w:rsid w:val="00166BED"/>
    <w:rsid w:val="001708BE"/>
    <w:rsid w:val="00184FBE"/>
    <w:rsid w:val="00192286"/>
    <w:rsid w:val="00193796"/>
    <w:rsid w:val="001950EE"/>
    <w:rsid w:val="001A100E"/>
    <w:rsid w:val="001A292F"/>
    <w:rsid w:val="001A627F"/>
    <w:rsid w:val="001B59C1"/>
    <w:rsid w:val="001C060E"/>
    <w:rsid w:val="001C28D3"/>
    <w:rsid w:val="001C3B8E"/>
    <w:rsid w:val="001D0B26"/>
    <w:rsid w:val="001D1EBE"/>
    <w:rsid w:val="001D49BA"/>
    <w:rsid w:val="001E05B9"/>
    <w:rsid w:val="001E4DBC"/>
    <w:rsid w:val="001E5B2C"/>
    <w:rsid w:val="00205AA6"/>
    <w:rsid w:val="00205E09"/>
    <w:rsid w:val="00206101"/>
    <w:rsid w:val="00207EFB"/>
    <w:rsid w:val="002117BD"/>
    <w:rsid w:val="00221871"/>
    <w:rsid w:val="00225A36"/>
    <w:rsid w:val="00226F08"/>
    <w:rsid w:val="00227FD3"/>
    <w:rsid w:val="002369F6"/>
    <w:rsid w:val="00237467"/>
    <w:rsid w:val="00243B7A"/>
    <w:rsid w:val="002539AD"/>
    <w:rsid w:val="00262BFE"/>
    <w:rsid w:val="002718C5"/>
    <w:rsid w:val="00280691"/>
    <w:rsid w:val="00280B17"/>
    <w:rsid w:val="0028268C"/>
    <w:rsid w:val="00282A63"/>
    <w:rsid w:val="002848A2"/>
    <w:rsid w:val="002A064D"/>
    <w:rsid w:val="002A1F46"/>
    <w:rsid w:val="002A4C14"/>
    <w:rsid w:val="002A5713"/>
    <w:rsid w:val="002A685E"/>
    <w:rsid w:val="002C226C"/>
    <w:rsid w:val="002C278C"/>
    <w:rsid w:val="002D51CC"/>
    <w:rsid w:val="002D752A"/>
    <w:rsid w:val="002E1404"/>
    <w:rsid w:val="002E1E53"/>
    <w:rsid w:val="002E62AB"/>
    <w:rsid w:val="002F539A"/>
    <w:rsid w:val="002F58A8"/>
    <w:rsid w:val="002F6328"/>
    <w:rsid w:val="002F7658"/>
    <w:rsid w:val="00302890"/>
    <w:rsid w:val="003078A6"/>
    <w:rsid w:val="00312ED2"/>
    <w:rsid w:val="0031308E"/>
    <w:rsid w:val="00321142"/>
    <w:rsid w:val="00324364"/>
    <w:rsid w:val="003308A7"/>
    <w:rsid w:val="00332E7A"/>
    <w:rsid w:val="00333054"/>
    <w:rsid w:val="00335011"/>
    <w:rsid w:val="00343227"/>
    <w:rsid w:val="003478AC"/>
    <w:rsid w:val="003516A0"/>
    <w:rsid w:val="00356F32"/>
    <w:rsid w:val="00364816"/>
    <w:rsid w:val="00364B3C"/>
    <w:rsid w:val="00365132"/>
    <w:rsid w:val="00366720"/>
    <w:rsid w:val="003722B1"/>
    <w:rsid w:val="00373BE5"/>
    <w:rsid w:val="00376FD2"/>
    <w:rsid w:val="00381760"/>
    <w:rsid w:val="003823EA"/>
    <w:rsid w:val="003846ED"/>
    <w:rsid w:val="00386D13"/>
    <w:rsid w:val="003879FA"/>
    <w:rsid w:val="00387D4A"/>
    <w:rsid w:val="00392AC2"/>
    <w:rsid w:val="00393C02"/>
    <w:rsid w:val="00396607"/>
    <w:rsid w:val="003A488E"/>
    <w:rsid w:val="003A6B8F"/>
    <w:rsid w:val="003B19DC"/>
    <w:rsid w:val="003C18B7"/>
    <w:rsid w:val="003D2374"/>
    <w:rsid w:val="003D2B97"/>
    <w:rsid w:val="003F4080"/>
    <w:rsid w:val="003F6820"/>
    <w:rsid w:val="00400F06"/>
    <w:rsid w:val="0040299F"/>
    <w:rsid w:val="00410F31"/>
    <w:rsid w:val="00411A58"/>
    <w:rsid w:val="00415E19"/>
    <w:rsid w:val="004161FC"/>
    <w:rsid w:val="0042500C"/>
    <w:rsid w:val="00425A85"/>
    <w:rsid w:val="00432F77"/>
    <w:rsid w:val="0043465D"/>
    <w:rsid w:val="0043499C"/>
    <w:rsid w:val="004412B1"/>
    <w:rsid w:val="00443D99"/>
    <w:rsid w:val="0046252C"/>
    <w:rsid w:val="0047670D"/>
    <w:rsid w:val="00487235"/>
    <w:rsid w:val="00492B26"/>
    <w:rsid w:val="004A3A20"/>
    <w:rsid w:val="004B205A"/>
    <w:rsid w:val="004B2DF6"/>
    <w:rsid w:val="004B300C"/>
    <w:rsid w:val="004B5D84"/>
    <w:rsid w:val="004B7ACB"/>
    <w:rsid w:val="004C7A59"/>
    <w:rsid w:val="004D1488"/>
    <w:rsid w:val="004D1D51"/>
    <w:rsid w:val="004D389B"/>
    <w:rsid w:val="004D6E9C"/>
    <w:rsid w:val="004E1DA3"/>
    <w:rsid w:val="004F64ED"/>
    <w:rsid w:val="0050288B"/>
    <w:rsid w:val="0050313F"/>
    <w:rsid w:val="00505C76"/>
    <w:rsid w:val="00514977"/>
    <w:rsid w:val="00516E98"/>
    <w:rsid w:val="005270BA"/>
    <w:rsid w:val="00532610"/>
    <w:rsid w:val="00542A50"/>
    <w:rsid w:val="00550A4B"/>
    <w:rsid w:val="00554CF5"/>
    <w:rsid w:val="00565560"/>
    <w:rsid w:val="00572D6B"/>
    <w:rsid w:val="005759DB"/>
    <w:rsid w:val="00580ACF"/>
    <w:rsid w:val="00581997"/>
    <w:rsid w:val="00596943"/>
    <w:rsid w:val="005A0E59"/>
    <w:rsid w:val="005A3668"/>
    <w:rsid w:val="005A3820"/>
    <w:rsid w:val="005A6264"/>
    <w:rsid w:val="005A6B50"/>
    <w:rsid w:val="005B066B"/>
    <w:rsid w:val="005C06B7"/>
    <w:rsid w:val="005C20DD"/>
    <w:rsid w:val="005C2CB6"/>
    <w:rsid w:val="005C31CA"/>
    <w:rsid w:val="005C3F2E"/>
    <w:rsid w:val="005D30DE"/>
    <w:rsid w:val="005D3517"/>
    <w:rsid w:val="005D72D4"/>
    <w:rsid w:val="005E0B36"/>
    <w:rsid w:val="005E1EFC"/>
    <w:rsid w:val="005E24E7"/>
    <w:rsid w:val="005E50CF"/>
    <w:rsid w:val="005F187F"/>
    <w:rsid w:val="005F4B61"/>
    <w:rsid w:val="005F6478"/>
    <w:rsid w:val="00600810"/>
    <w:rsid w:val="0061191F"/>
    <w:rsid w:val="006129FD"/>
    <w:rsid w:val="00617651"/>
    <w:rsid w:val="00622B50"/>
    <w:rsid w:val="00623463"/>
    <w:rsid w:val="00624F7B"/>
    <w:rsid w:val="00627085"/>
    <w:rsid w:val="0063007B"/>
    <w:rsid w:val="00630389"/>
    <w:rsid w:val="00634D9B"/>
    <w:rsid w:val="006377E1"/>
    <w:rsid w:val="006406EE"/>
    <w:rsid w:val="006426FD"/>
    <w:rsid w:val="0064354E"/>
    <w:rsid w:val="00650F1C"/>
    <w:rsid w:val="00655EBD"/>
    <w:rsid w:val="00661065"/>
    <w:rsid w:val="00663B46"/>
    <w:rsid w:val="006751D4"/>
    <w:rsid w:val="00695AA9"/>
    <w:rsid w:val="006A03A1"/>
    <w:rsid w:val="006A10DC"/>
    <w:rsid w:val="006A26E4"/>
    <w:rsid w:val="006A7F3A"/>
    <w:rsid w:val="006B1FE9"/>
    <w:rsid w:val="006B3865"/>
    <w:rsid w:val="006B4188"/>
    <w:rsid w:val="006C149A"/>
    <w:rsid w:val="006C71F1"/>
    <w:rsid w:val="006C7508"/>
    <w:rsid w:val="006D17C7"/>
    <w:rsid w:val="006D2277"/>
    <w:rsid w:val="006D51CE"/>
    <w:rsid w:val="006E1E2C"/>
    <w:rsid w:val="00703E72"/>
    <w:rsid w:val="00707357"/>
    <w:rsid w:val="0071137B"/>
    <w:rsid w:val="007146E1"/>
    <w:rsid w:val="00720346"/>
    <w:rsid w:val="007231D1"/>
    <w:rsid w:val="00747D09"/>
    <w:rsid w:val="007565CA"/>
    <w:rsid w:val="00756CF8"/>
    <w:rsid w:val="00776DA8"/>
    <w:rsid w:val="007859D2"/>
    <w:rsid w:val="0079269E"/>
    <w:rsid w:val="007A2769"/>
    <w:rsid w:val="007A4D27"/>
    <w:rsid w:val="007A59AB"/>
    <w:rsid w:val="007B2CF4"/>
    <w:rsid w:val="007C5C61"/>
    <w:rsid w:val="007C5F52"/>
    <w:rsid w:val="007C7F71"/>
    <w:rsid w:val="007D28F0"/>
    <w:rsid w:val="007D2A51"/>
    <w:rsid w:val="007E7646"/>
    <w:rsid w:val="007F36BE"/>
    <w:rsid w:val="007F3824"/>
    <w:rsid w:val="007F6EA8"/>
    <w:rsid w:val="00800C77"/>
    <w:rsid w:val="0080114B"/>
    <w:rsid w:val="008013DE"/>
    <w:rsid w:val="00801BDC"/>
    <w:rsid w:val="00816613"/>
    <w:rsid w:val="00820C29"/>
    <w:rsid w:val="00824610"/>
    <w:rsid w:val="008247EC"/>
    <w:rsid w:val="00832A25"/>
    <w:rsid w:val="00840EB3"/>
    <w:rsid w:val="0084249E"/>
    <w:rsid w:val="00843931"/>
    <w:rsid w:val="00850D72"/>
    <w:rsid w:val="00854A64"/>
    <w:rsid w:val="008558B9"/>
    <w:rsid w:val="00860DB2"/>
    <w:rsid w:val="008662DF"/>
    <w:rsid w:val="00874008"/>
    <w:rsid w:val="00882FD9"/>
    <w:rsid w:val="008851DD"/>
    <w:rsid w:val="008923CC"/>
    <w:rsid w:val="0089491E"/>
    <w:rsid w:val="00894EBE"/>
    <w:rsid w:val="008A2798"/>
    <w:rsid w:val="008A28DB"/>
    <w:rsid w:val="008A47A6"/>
    <w:rsid w:val="008A7494"/>
    <w:rsid w:val="008B4FFC"/>
    <w:rsid w:val="008C2D3B"/>
    <w:rsid w:val="008D6FD6"/>
    <w:rsid w:val="008E4D69"/>
    <w:rsid w:val="008E5A4C"/>
    <w:rsid w:val="00902856"/>
    <w:rsid w:val="0090287F"/>
    <w:rsid w:val="009046C9"/>
    <w:rsid w:val="00907887"/>
    <w:rsid w:val="00912CD9"/>
    <w:rsid w:val="00913091"/>
    <w:rsid w:val="00923115"/>
    <w:rsid w:val="00925093"/>
    <w:rsid w:val="0092539B"/>
    <w:rsid w:val="009279B8"/>
    <w:rsid w:val="00933B87"/>
    <w:rsid w:val="0093454B"/>
    <w:rsid w:val="00936369"/>
    <w:rsid w:val="0094270D"/>
    <w:rsid w:val="00942B35"/>
    <w:rsid w:val="00942BA3"/>
    <w:rsid w:val="0095634B"/>
    <w:rsid w:val="00956B71"/>
    <w:rsid w:val="00965AE4"/>
    <w:rsid w:val="00966501"/>
    <w:rsid w:val="00967F3A"/>
    <w:rsid w:val="00970365"/>
    <w:rsid w:val="00976A24"/>
    <w:rsid w:val="009773AB"/>
    <w:rsid w:val="00977A20"/>
    <w:rsid w:val="00985A2B"/>
    <w:rsid w:val="00992600"/>
    <w:rsid w:val="009938C9"/>
    <w:rsid w:val="00993F2D"/>
    <w:rsid w:val="0099531E"/>
    <w:rsid w:val="00996891"/>
    <w:rsid w:val="009A5CDC"/>
    <w:rsid w:val="009B3C9F"/>
    <w:rsid w:val="009B3FD8"/>
    <w:rsid w:val="009B7420"/>
    <w:rsid w:val="009C19AD"/>
    <w:rsid w:val="009D2273"/>
    <w:rsid w:val="009D4BD6"/>
    <w:rsid w:val="009D4C10"/>
    <w:rsid w:val="009D62BA"/>
    <w:rsid w:val="009F27BB"/>
    <w:rsid w:val="009F337F"/>
    <w:rsid w:val="009F7E1C"/>
    <w:rsid w:val="00A01EB2"/>
    <w:rsid w:val="00A06720"/>
    <w:rsid w:val="00A1436C"/>
    <w:rsid w:val="00A2107F"/>
    <w:rsid w:val="00A23B2B"/>
    <w:rsid w:val="00A30E5C"/>
    <w:rsid w:val="00A3162E"/>
    <w:rsid w:val="00A36DCF"/>
    <w:rsid w:val="00A372C1"/>
    <w:rsid w:val="00A41D32"/>
    <w:rsid w:val="00A4303E"/>
    <w:rsid w:val="00A500A2"/>
    <w:rsid w:val="00A52367"/>
    <w:rsid w:val="00A53DC7"/>
    <w:rsid w:val="00A54801"/>
    <w:rsid w:val="00A55928"/>
    <w:rsid w:val="00A60E37"/>
    <w:rsid w:val="00A61104"/>
    <w:rsid w:val="00A6518D"/>
    <w:rsid w:val="00A71BBC"/>
    <w:rsid w:val="00A7556B"/>
    <w:rsid w:val="00A76CBA"/>
    <w:rsid w:val="00A91D87"/>
    <w:rsid w:val="00AB6159"/>
    <w:rsid w:val="00AC217D"/>
    <w:rsid w:val="00AC3211"/>
    <w:rsid w:val="00AC5D9C"/>
    <w:rsid w:val="00AC7874"/>
    <w:rsid w:val="00AD0BF1"/>
    <w:rsid w:val="00AE1641"/>
    <w:rsid w:val="00AE3B5D"/>
    <w:rsid w:val="00AE3FF1"/>
    <w:rsid w:val="00AE4C2A"/>
    <w:rsid w:val="00AF74EB"/>
    <w:rsid w:val="00B11C75"/>
    <w:rsid w:val="00B129E1"/>
    <w:rsid w:val="00B13D41"/>
    <w:rsid w:val="00B14F7E"/>
    <w:rsid w:val="00B150B2"/>
    <w:rsid w:val="00B15193"/>
    <w:rsid w:val="00B220D4"/>
    <w:rsid w:val="00B37EF4"/>
    <w:rsid w:val="00B41C1D"/>
    <w:rsid w:val="00B559AF"/>
    <w:rsid w:val="00B60689"/>
    <w:rsid w:val="00B65FF8"/>
    <w:rsid w:val="00B77BDD"/>
    <w:rsid w:val="00B82713"/>
    <w:rsid w:val="00B84594"/>
    <w:rsid w:val="00B9467F"/>
    <w:rsid w:val="00B95D92"/>
    <w:rsid w:val="00B975A8"/>
    <w:rsid w:val="00B979E2"/>
    <w:rsid w:val="00BB04EA"/>
    <w:rsid w:val="00BC26FD"/>
    <w:rsid w:val="00BC443D"/>
    <w:rsid w:val="00BC44CE"/>
    <w:rsid w:val="00BC4FCD"/>
    <w:rsid w:val="00BC57A5"/>
    <w:rsid w:val="00BE1E9A"/>
    <w:rsid w:val="00BF41A5"/>
    <w:rsid w:val="00C05C19"/>
    <w:rsid w:val="00C0637E"/>
    <w:rsid w:val="00C1001E"/>
    <w:rsid w:val="00C14094"/>
    <w:rsid w:val="00C15E52"/>
    <w:rsid w:val="00C30B68"/>
    <w:rsid w:val="00C3384C"/>
    <w:rsid w:val="00C40647"/>
    <w:rsid w:val="00C50D45"/>
    <w:rsid w:val="00C53113"/>
    <w:rsid w:val="00C54565"/>
    <w:rsid w:val="00C6303D"/>
    <w:rsid w:val="00C73874"/>
    <w:rsid w:val="00C771A0"/>
    <w:rsid w:val="00C80C8B"/>
    <w:rsid w:val="00C83A1A"/>
    <w:rsid w:val="00C87957"/>
    <w:rsid w:val="00C96C4A"/>
    <w:rsid w:val="00CA0C90"/>
    <w:rsid w:val="00CA1DA9"/>
    <w:rsid w:val="00CA627B"/>
    <w:rsid w:val="00CB5D2B"/>
    <w:rsid w:val="00CC0456"/>
    <w:rsid w:val="00CC169D"/>
    <w:rsid w:val="00CC1CDF"/>
    <w:rsid w:val="00CC4510"/>
    <w:rsid w:val="00CC4968"/>
    <w:rsid w:val="00CD034B"/>
    <w:rsid w:val="00CE7C78"/>
    <w:rsid w:val="00CF0CE3"/>
    <w:rsid w:val="00CF0EF2"/>
    <w:rsid w:val="00D03A23"/>
    <w:rsid w:val="00D13A65"/>
    <w:rsid w:val="00D15DB8"/>
    <w:rsid w:val="00D169D1"/>
    <w:rsid w:val="00D200CF"/>
    <w:rsid w:val="00D21470"/>
    <w:rsid w:val="00D24537"/>
    <w:rsid w:val="00D265BF"/>
    <w:rsid w:val="00D36E8E"/>
    <w:rsid w:val="00D37D6B"/>
    <w:rsid w:val="00D441E9"/>
    <w:rsid w:val="00D542EB"/>
    <w:rsid w:val="00D54ADB"/>
    <w:rsid w:val="00D57431"/>
    <w:rsid w:val="00D578AE"/>
    <w:rsid w:val="00D61739"/>
    <w:rsid w:val="00D67E9F"/>
    <w:rsid w:val="00D70E56"/>
    <w:rsid w:val="00D72DAF"/>
    <w:rsid w:val="00D73C4C"/>
    <w:rsid w:val="00D85ED7"/>
    <w:rsid w:val="00D9355C"/>
    <w:rsid w:val="00DA3923"/>
    <w:rsid w:val="00DB0BB2"/>
    <w:rsid w:val="00DB4603"/>
    <w:rsid w:val="00DC0B9F"/>
    <w:rsid w:val="00DC1D54"/>
    <w:rsid w:val="00DF1106"/>
    <w:rsid w:val="00E041EC"/>
    <w:rsid w:val="00E077EB"/>
    <w:rsid w:val="00E16808"/>
    <w:rsid w:val="00E31232"/>
    <w:rsid w:val="00E44605"/>
    <w:rsid w:val="00E47535"/>
    <w:rsid w:val="00E47C1E"/>
    <w:rsid w:val="00E50E19"/>
    <w:rsid w:val="00E51C8F"/>
    <w:rsid w:val="00E546E7"/>
    <w:rsid w:val="00E5471E"/>
    <w:rsid w:val="00E55387"/>
    <w:rsid w:val="00E5543A"/>
    <w:rsid w:val="00E55613"/>
    <w:rsid w:val="00E61101"/>
    <w:rsid w:val="00E705E2"/>
    <w:rsid w:val="00E73814"/>
    <w:rsid w:val="00E90934"/>
    <w:rsid w:val="00E96035"/>
    <w:rsid w:val="00EA7C0F"/>
    <w:rsid w:val="00EB4EEC"/>
    <w:rsid w:val="00EC1A4D"/>
    <w:rsid w:val="00EC2210"/>
    <w:rsid w:val="00ED3950"/>
    <w:rsid w:val="00EE1550"/>
    <w:rsid w:val="00EE4497"/>
    <w:rsid w:val="00EE6770"/>
    <w:rsid w:val="00EF42FE"/>
    <w:rsid w:val="00EF449A"/>
    <w:rsid w:val="00EF5484"/>
    <w:rsid w:val="00F0582C"/>
    <w:rsid w:val="00F07769"/>
    <w:rsid w:val="00F12550"/>
    <w:rsid w:val="00F21072"/>
    <w:rsid w:val="00F21B83"/>
    <w:rsid w:val="00F22B84"/>
    <w:rsid w:val="00F35396"/>
    <w:rsid w:val="00F363BB"/>
    <w:rsid w:val="00F37DE2"/>
    <w:rsid w:val="00F5078A"/>
    <w:rsid w:val="00F512C2"/>
    <w:rsid w:val="00F51D16"/>
    <w:rsid w:val="00F55B29"/>
    <w:rsid w:val="00F57AC1"/>
    <w:rsid w:val="00F740B2"/>
    <w:rsid w:val="00F83B1D"/>
    <w:rsid w:val="00F86A4A"/>
    <w:rsid w:val="00F90B71"/>
    <w:rsid w:val="00FB2995"/>
    <w:rsid w:val="00FB3ADE"/>
    <w:rsid w:val="00FC1598"/>
    <w:rsid w:val="00FC2FF8"/>
    <w:rsid w:val="00FC3C44"/>
    <w:rsid w:val="00FC62D8"/>
    <w:rsid w:val="00FD3491"/>
    <w:rsid w:val="00FE0891"/>
    <w:rsid w:val="00FE1959"/>
    <w:rsid w:val="00FF027D"/>
    <w:rsid w:val="00FF0A2D"/>
    <w:rsid w:val="00FF0FB7"/>
    <w:rsid w:val="00FF1815"/>
    <w:rsid w:val="00FF6987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891A39"/>
  <w15:docId w15:val="{CDC84FE1-D263-48A2-81A4-C5127393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2E1E53"/>
    <w:pPr>
      <w:widowControl w:val="0"/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4"/>
    </w:rPr>
  </w:style>
  <w:style w:type="character" w:styleId="Uwydatnienie">
    <w:name w:val="Emphasis"/>
    <w:basedOn w:val="Domylnaczcionkaakapitu"/>
    <w:uiPriority w:val="20"/>
    <w:qFormat/>
    <w:rsid w:val="002E1E53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2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269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2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26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26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6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69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8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8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662D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A8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5A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5A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93F2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4C7A59"/>
    <w:rPr>
      <w:rFonts w:ascii="Calibri" w:hAnsi="Calibri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7A59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4C7A59"/>
    <w:rPr>
      <w:vertAlign w:val="superscript"/>
    </w:rPr>
  </w:style>
  <w:style w:type="paragraph" w:styleId="Poprawka">
    <w:name w:val="Revision"/>
    <w:hidden/>
    <w:uiPriority w:val="99"/>
    <w:semiHidden/>
    <w:rsid w:val="00842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1E5B2C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3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7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7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4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4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6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1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C4F59-D2B8-487D-AA37-8778A6DF8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Staruchowicz</dc:creator>
  <cp:lastModifiedBy>Andżelika Kaźmierczak</cp:lastModifiedBy>
  <cp:revision>4</cp:revision>
  <cp:lastPrinted>2018-08-07T12:03:00Z</cp:lastPrinted>
  <dcterms:created xsi:type="dcterms:W3CDTF">2020-03-30T07:39:00Z</dcterms:created>
  <dcterms:modified xsi:type="dcterms:W3CDTF">2021-03-02T08:54:00Z</dcterms:modified>
</cp:coreProperties>
</file>